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06302AF" w14:textId="77777777">
        <w:tc>
          <w:tcPr>
            <w:tcW w:w="1620" w:type="dxa"/>
            <w:tcBorders>
              <w:bottom w:val="single" w:sz="4" w:space="0" w:color="auto"/>
            </w:tcBorders>
            <w:shd w:val="clear" w:color="auto" w:fill="FFFFFF"/>
            <w:vAlign w:val="center"/>
          </w:tcPr>
          <w:p w14:paraId="3CEDBEB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7BB423D" w14:textId="77777777" w:rsidR="00152993" w:rsidRDefault="00543BBC" w:rsidP="00673C7B">
            <w:pPr>
              <w:pStyle w:val="Header"/>
              <w:jc w:val="center"/>
            </w:pPr>
            <w:hyperlink r:id="rId8" w:history="1">
              <w:r w:rsidRPr="00832772">
                <w:rPr>
                  <w:rStyle w:val="Hyperlink"/>
                </w:rPr>
                <w:t>1286</w:t>
              </w:r>
            </w:hyperlink>
          </w:p>
        </w:tc>
        <w:tc>
          <w:tcPr>
            <w:tcW w:w="900" w:type="dxa"/>
            <w:tcBorders>
              <w:bottom w:val="single" w:sz="4" w:space="0" w:color="auto"/>
            </w:tcBorders>
            <w:shd w:val="clear" w:color="auto" w:fill="FFFFFF"/>
            <w:vAlign w:val="center"/>
          </w:tcPr>
          <w:p w14:paraId="35E8CF04" w14:textId="77777777" w:rsidR="00152993" w:rsidRDefault="00EE6681">
            <w:pPr>
              <w:pStyle w:val="Header"/>
            </w:pPr>
            <w:r>
              <w:t>N</w:t>
            </w:r>
            <w:r w:rsidR="00152993">
              <w:t>PRR Title</w:t>
            </w:r>
          </w:p>
        </w:tc>
        <w:tc>
          <w:tcPr>
            <w:tcW w:w="6660" w:type="dxa"/>
            <w:tcBorders>
              <w:bottom w:val="single" w:sz="4" w:space="0" w:color="auto"/>
            </w:tcBorders>
            <w:vAlign w:val="center"/>
          </w:tcPr>
          <w:p w14:paraId="3F5A906A" w14:textId="77777777" w:rsidR="00152993" w:rsidRDefault="00543BBC" w:rsidP="00673C7B">
            <w:pPr>
              <w:pStyle w:val="Header"/>
              <w:spacing w:before="120" w:after="120"/>
            </w:pPr>
            <w:r>
              <w:t>Establish Multi-Value Criteria for Resiliency-Related Transmission Project Evaluation</w:t>
            </w:r>
          </w:p>
        </w:tc>
      </w:tr>
      <w:tr w:rsidR="00152993" w14:paraId="39A8972F" w14:textId="77777777">
        <w:trPr>
          <w:trHeight w:val="413"/>
        </w:trPr>
        <w:tc>
          <w:tcPr>
            <w:tcW w:w="2880" w:type="dxa"/>
            <w:gridSpan w:val="2"/>
            <w:tcBorders>
              <w:top w:val="nil"/>
              <w:left w:val="nil"/>
              <w:bottom w:val="single" w:sz="4" w:space="0" w:color="auto"/>
              <w:right w:val="nil"/>
            </w:tcBorders>
            <w:vAlign w:val="center"/>
          </w:tcPr>
          <w:p w14:paraId="416AB4B0"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5A297DC" w14:textId="77777777" w:rsidR="00152993" w:rsidRDefault="00152993">
            <w:pPr>
              <w:pStyle w:val="NormalArial"/>
            </w:pPr>
          </w:p>
        </w:tc>
      </w:tr>
      <w:tr w:rsidR="00152993" w14:paraId="104FB90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3BCABC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160878" w14:textId="5E8E0013" w:rsidR="00152993" w:rsidRDefault="00261611">
            <w:pPr>
              <w:pStyle w:val="NormalArial"/>
            </w:pPr>
            <w:r>
              <w:t>July 1</w:t>
            </w:r>
            <w:r w:rsidR="00BC5D71">
              <w:t xml:space="preserve">, </w:t>
            </w:r>
            <w:r w:rsidR="00543BBC">
              <w:t>2025</w:t>
            </w:r>
          </w:p>
        </w:tc>
      </w:tr>
      <w:tr w:rsidR="00152993" w14:paraId="07A12ACF" w14:textId="77777777">
        <w:trPr>
          <w:trHeight w:val="467"/>
        </w:trPr>
        <w:tc>
          <w:tcPr>
            <w:tcW w:w="2880" w:type="dxa"/>
            <w:gridSpan w:val="2"/>
            <w:tcBorders>
              <w:top w:val="single" w:sz="4" w:space="0" w:color="auto"/>
              <w:left w:val="nil"/>
              <w:bottom w:val="nil"/>
              <w:right w:val="nil"/>
            </w:tcBorders>
            <w:shd w:val="clear" w:color="auto" w:fill="FFFFFF"/>
            <w:vAlign w:val="center"/>
          </w:tcPr>
          <w:p w14:paraId="5D7984A0" w14:textId="77777777" w:rsidR="00152993" w:rsidRDefault="00152993">
            <w:pPr>
              <w:pStyle w:val="NormalArial"/>
            </w:pPr>
          </w:p>
        </w:tc>
        <w:tc>
          <w:tcPr>
            <w:tcW w:w="7560" w:type="dxa"/>
            <w:gridSpan w:val="2"/>
            <w:tcBorders>
              <w:top w:val="nil"/>
              <w:left w:val="nil"/>
              <w:bottom w:val="nil"/>
              <w:right w:val="nil"/>
            </w:tcBorders>
            <w:vAlign w:val="center"/>
          </w:tcPr>
          <w:p w14:paraId="19E1D47B" w14:textId="77777777" w:rsidR="00152993" w:rsidRDefault="00152993">
            <w:pPr>
              <w:pStyle w:val="NormalArial"/>
            </w:pPr>
          </w:p>
        </w:tc>
      </w:tr>
      <w:tr w:rsidR="00152993" w14:paraId="472C6D49" w14:textId="77777777">
        <w:trPr>
          <w:trHeight w:val="440"/>
        </w:trPr>
        <w:tc>
          <w:tcPr>
            <w:tcW w:w="10440" w:type="dxa"/>
            <w:gridSpan w:val="4"/>
            <w:tcBorders>
              <w:top w:val="single" w:sz="4" w:space="0" w:color="auto"/>
            </w:tcBorders>
            <w:shd w:val="clear" w:color="auto" w:fill="FFFFFF"/>
            <w:vAlign w:val="center"/>
          </w:tcPr>
          <w:p w14:paraId="4CF3FC8C" w14:textId="77777777" w:rsidR="00152993" w:rsidRDefault="00152993">
            <w:pPr>
              <w:pStyle w:val="Header"/>
              <w:jc w:val="center"/>
            </w:pPr>
            <w:r>
              <w:t>Submitter’s Information</w:t>
            </w:r>
          </w:p>
        </w:tc>
      </w:tr>
      <w:tr w:rsidR="00152993" w14:paraId="2734992A" w14:textId="77777777">
        <w:trPr>
          <w:trHeight w:val="350"/>
        </w:trPr>
        <w:tc>
          <w:tcPr>
            <w:tcW w:w="2880" w:type="dxa"/>
            <w:gridSpan w:val="2"/>
            <w:shd w:val="clear" w:color="auto" w:fill="FFFFFF"/>
            <w:vAlign w:val="center"/>
          </w:tcPr>
          <w:p w14:paraId="0E696EFA" w14:textId="77777777" w:rsidR="00152993" w:rsidRPr="00EC55B3" w:rsidRDefault="00152993" w:rsidP="00EC55B3">
            <w:pPr>
              <w:pStyle w:val="Header"/>
            </w:pPr>
            <w:r w:rsidRPr="00EC55B3">
              <w:t>Name</w:t>
            </w:r>
          </w:p>
        </w:tc>
        <w:tc>
          <w:tcPr>
            <w:tcW w:w="7560" w:type="dxa"/>
            <w:gridSpan w:val="2"/>
            <w:vAlign w:val="center"/>
          </w:tcPr>
          <w:p w14:paraId="7DD31E0B" w14:textId="77777777" w:rsidR="00152993" w:rsidRDefault="00543BBC">
            <w:pPr>
              <w:pStyle w:val="NormalArial"/>
            </w:pPr>
            <w:r w:rsidRPr="00543BBC">
              <w:t xml:space="preserve">Alexandra Miller / </w:t>
            </w:r>
            <w:r>
              <w:t>Kevin Hanson</w:t>
            </w:r>
            <w:r w:rsidR="00321480">
              <w:t xml:space="preserve"> / Kat </w:t>
            </w:r>
            <w:r w:rsidR="00F92C2B">
              <w:t>Patrick</w:t>
            </w:r>
          </w:p>
        </w:tc>
      </w:tr>
      <w:tr w:rsidR="00152993" w14:paraId="545703AD" w14:textId="77777777">
        <w:trPr>
          <w:trHeight w:val="350"/>
        </w:trPr>
        <w:tc>
          <w:tcPr>
            <w:tcW w:w="2880" w:type="dxa"/>
            <w:gridSpan w:val="2"/>
            <w:shd w:val="clear" w:color="auto" w:fill="FFFFFF"/>
            <w:vAlign w:val="center"/>
          </w:tcPr>
          <w:p w14:paraId="27E49BD4" w14:textId="77777777" w:rsidR="00152993" w:rsidRPr="00EC55B3" w:rsidRDefault="00152993" w:rsidP="00EC55B3">
            <w:pPr>
              <w:pStyle w:val="Header"/>
            </w:pPr>
            <w:r w:rsidRPr="00EC55B3">
              <w:t>E-mail Address</w:t>
            </w:r>
          </w:p>
        </w:tc>
        <w:tc>
          <w:tcPr>
            <w:tcW w:w="7560" w:type="dxa"/>
            <w:gridSpan w:val="2"/>
            <w:vAlign w:val="center"/>
          </w:tcPr>
          <w:p w14:paraId="083AD701" w14:textId="77777777" w:rsidR="00152993" w:rsidRDefault="00543BBC">
            <w:pPr>
              <w:pStyle w:val="NormalArial"/>
            </w:pPr>
            <w:hyperlink r:id="rId9" w:history="1">
              <w:r w:rsidRPr="00E57BF5">
                <w:rPr>
                  <w:rStyle w:val="Hyperlink"/>
                </w:rPr>
                <w:t>Alexandra.Miller@edf-re.com</w:t>
              </w:r>
            </w:hyperlink>
            <w:r>
              <w:rPr>
                <w:rStyle w:val="Hyperlink"/>
              </w:rPr>
              <w:t xml:space="preserve"> / </w:t>
            </w:r>
            <w:hyperlink r:id="rId10" w:history="1">
              <w:r w:rsidR="00F92C2B" w:rsidRPr="00437A32">
                <w:rPr>
                  <w:rStyle w:val="Hyperlink"/>
                </w:rPr>
                <w:t>khanson@invenergy.com</w:t>
              </w:r>
            </w:hyperlink>
            <w:r w:rsidR="00F92C2B">
              <w:rPr>
                <w:rStyle w:val="Hyperlink"/>
              </w:rPr>
              <w:t xml:space="preserve"> / </w:t>
            </w:r>
            <w:r w:rsidR="00F92C2B" w:rsidRPr="00F92C2B">
              <w:rPr>
                <w:rStyle w:val="Hyperlink"/>
              </w:rPr>
              <w:t>Kat.Patrick@patternenergy.com</w:t>
            </w:r>
          </w:p>
        </w:tc>
      </w:tr>
      <w:tr w:rsidR="00152993" w14:paraId="596303F2" w14:textId="77777777">
        <w:trPr>
          <w:trHeight w:val="350"/>
        </w:trPr>
        <w:tc>
          <w:tcPr>
            <w:tcW w:w="2880" w:type="dxa"/>
            <w:gridSpan w:val="2"/>
            <w:shd w:val="clear" w:color="auto" w:fill="FFFFFF"/>
            <w:vAlign w:val="center"/>
          </w:tcPr>
          <w:p w14:paraId="2934D42C" w14:textId="77777777" w:rsidR="00152993" w:rsidRPr="00EC55B3" w:rsidRDefault="00152993" w:rsidP="00EC55B3">
            <w:pPr>
              <w:pStyle w:val="Header"/>
            </w:pPr>
            <w:r w:rsidRPr="00EC55B3">
              <w:t>Company</w:t>
            </w:r>
          </w:p>
        </w:tc>
        <w:tc>
          <w:tcPr>
            <w:tcW w:w="7560" w:type="dxa"/>
            <w:gridSpan w:val="2"/>
            <w:vAlign w:val="center"/>
          </w:tcPr>
          <w:p w14:paraId="6ABC6B08" w14:textId="77777777" w:rsidR="00152993" w:rsidRDefault="00543BBC">
            <w:pPr>
              <w:pStyle w:val="NormalArial"/>
            </w:pPr>
            <w:r>
              <w:t xml:space="preserve">EDF </w:t>
            </w:r>
            <w:r w:rsidR="00040187">
              <w:t>power solutions</w:t>
            </w:r>
            <w:r>
              <w:t xml:space="preserve"> / Invenergy</w:t>
            </w:r>
            <w:r w:rsidR="00C40BC6">
              <w:t xml:space="preserve"> / Pattern Energy</w:t>
            </w:r>
          </w:p>
        </w:tc>
      </w:tr>
      <w:tr w:rsidR="00152993" w14:paraId="48FF3FD3" w14:textId="77777777">
        <w:trPr>
          <w:trHeight w:val="350"/>
        </w:trPr>
        <w:tc>
          <w:tcPr>
            <w:tcW w:w="2880" w:type="dxa"/>
            <w:gridSpan w:val="2"/>
            <w:tcBorders>
              <w:bottom w:val="single" w:sz="4" w:space="0" w:color="auto"/>
            </w:tcBorders>
            <w:shd w:val="clear" w:color="auto" w:fill="FFFFFF"/>
            <w:vAlign w:val="center"/>
          </w:tcPr>
          <w:p w14:paraId="469B464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DE44386" w14:textId="77777777" w:rsidR="00152993" w:rsidRDefault="00543BBC">
            <w:pPr>
              <w:pStyle w:val="NormalArial"/>
            </w:pPr>
            <w:r>
              <w:t>615-420-0471 / 713-884-9202</w:t>
            </w:r>
            <w:r w:rsidR="00C40BC6">
              <w:t xml:space="preserve"> / 973-906-4275</w:t>
            </w:r>
          </w:p>
        </w:tc>
      </w:tr>
      <w:tr w:rsidR="00152993" w14:paraId="3F70AFCA" w14:textId="77777777">
        <w:trPr>
          <w:trHeight w:val="350"/>
        </w:trPr>
        <w:tc>
          <w:tcPr>
            <w:tcW w:w="2880" w:type="dxa"/>
            <w:gridSpan w:val="2"/>
            <w:shd w:val="clear" w:color="auto" w:fill="FFFFFF"/>
            <w:vAlign w:val="center"/>
          </w:tcPr>
          <w:p w14:paraId="03405AD2"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6E8E39C" w14:textId="77777777" w:rsidR="00152993" w:rsidRDefault="00543BBC">
            <w:pPr>
              <w:pStyle w:val="NormalArial"/>
            </w:pPr>
            <w:r>
              <w:t>615-420-0471 / 713-884-9202</w:t>
            </w:r>
            <w:r w:rsidR="00C40BC6">
              <w:t xml:space="preserve"> / 973-906-4275</w:t>
            </w:r>
          </w:p>
        </w:tc>
      </w:tr>
      <w:tr w:rsidR="00543BBC" w14:paraId="039DD2EF" w14:textId="77777777">
        <w:trPr>
          <w:trHeight w:val="350"/>
        </w:trPr>
        <w:tc>
          <w:tcPr>
            <w:tcW w:w="2880" w:type="dxa"/>
            <w:gridSpan w:val="2"/>
            <w:tcBorders>
              <w:bottom w:val="single" w:sz="4" w:space="0" w:color="auto"/>
            </w:tcBorders>
            <w:shd w:val="clear" w:color="auto" w:fill="FFFFFF"/>
            <w:vAlign w:val="center"/>
          </w:tcPr>
          <w:p w14:paraId="6114BA3D" w14:textId="77777777" w:rsidR="00543BBC" w:rsidRPr="00EC55B3" w:rsidDel="00075A94" w:rsidRDefault="00543BBC" w:rsidP="00543BBC">
            <w:pPr>
              <w:pStyle w:val="Header"/>
            </w:pPr>
            <w:r>
              <w:t>Market Segment</w:t>
            </w:r>
          </w:p>
        </w:tc>
        <w:tc>
          <w:tcPr>
            <w:tcW w:w="7560" w:type="dxa"/>
            <w:gridSpan w:val="2"/>
            <w:tcBorders>
              <w:bottom w:val="single" w:sz="4" w:space="0" w:color="auto"/>
            </w:tcBorders>
            <w:vAlign w:val="center"/>
          </w:tcPr>
          <w:p w14:paraId="7339988A" w14:textId="77777777" w:rsidR="00543BBC" w:rsidRDefault="00543BBC" w:rsidP="00543BBC">
            <w:pPr>
              <w:pStyle w:val="NormalArial"/>
            </w:pPr>
            <w:r>
              <w:t>Independent Generator</w:t>
            </w:r>
          </w:p>
        </w:tc>
      </w:tr>
    </w:tbl>
    <w:p w14:paraId="58B1C46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EE2C6C3" w14:textId="77777777" w:rsidTr="00B5080A">
        <w:trPr>
          <w:trHeight w:val="422"/>
          <w:jc w:val="center"/>
        </w:trPr>
        <w:tc>
          <w:tcPr>
            <w:tcW w:w="10440" w:type="dxa"/>
            <w:vAlign w:val="center"/>
          </w:tcPr>
          <w:p w14:paraId="36C8C2B7" w14:textId="77777777" w:rsidR="00075A94" w:rsidRPr="00075A94" w:rsidRDefault="00075A94" w:rsidP="00B5080A">
            <w:pPr>
              <w:pStyle w:val="Header"/>
              <w:jc w:val="center"/>
            </w:pPr>
            <w:r w:rsidRPr="00075A94">
              <w:t>Comments</w:t>
            </w:r>
          </w:p>
        </w:tc>
      </w:tr>
    </w:tbl>
    <w:p w14:paraId="6CF01056" w14:textId="77777777" w:rsidR="00152993" w:rsidRDefault="00152993">
      <w:pPr>
        <w:pStyle w:val="NormalArial"/>
      </w:pPr>
    </w:p>
    <w:p w14:paraId="50AFA9DA" w14:textId="77777777" w:rsidR="00543BBC" w:rsidRDefault="00131F76" w:rsidP="00543BBC">
      <w:pPr>
        <w:pStyle w:val="NormalArial"/>
      </w:pPr>
      <w:r>
        <w:t>Nodal Protocol Revision Request (</w:t>
      </w:r>
      <w:r w:rsidR="000C74C8">
        <w:t>NPRR</w:t>
      </w:r>
      <w:r>
        <w:t>)</w:t>
      </w:r>
      <w:r w:rsidR="00D15764">
        <w:t xml:space="preserve"> 1286</w:t>
      </w:r>
      <w:r w:rsidR="000C74C8">
        <w:t xml:space="preserve"> proposes changes to the same section as NPRR1070</w:t>
      </w:r>
      <w:r>
        <w:t>,</w:t>
      </w:r>
      <w:r w:rsidR="000C74C8">
        <w:t xml:space="preserve"> Planning Criteria for G</w:t>
      </w:r>
      <w:r w:rsidR="008610F3">
        <w:t>T</w:t>
      </w:r>
      <w:r w:rsidR="000C74C8">
        <w:t>C Exit Solutions</w:t>
      </w:r>
      <w:r>
        <w:t>,</w:t>
      </w:r>
      <w:r w:rsidR="000C74C8">
        <w:t xml:space="preserve"> which is also </w:t>
      </w:r>
      <w:r w:rsidR="00CE3741">
        <w:t>introduc</w:t>
      </w:r>
      <w:r w:rsidR="008610F3">
        <w:t xml:space="preserve">ing criteria impacting system resiliency.  </w:t>
      </w:r>
      <w:r w:rsidR="00D15764">
        <w:t xml:space="preserve">For efficiency in resolving outstanding </w:t>
      </w:r>
      <w:r w:rsidR="00CE3741">
        <w:t>Revision Requests</w:t>
      </w:r>
      <w:r w:rsidR="00D15764">
        <w:t>, g</w:t>
      </w:r>
      <w:r w:rsidR="008610F3">
        <w:t>iven the overlap in the two NPRRs</w:t>
      </w:r>
      <w:r w:rsidR="00D15764">
        <w:t xml:space="preserve"> and</w:t>
      </w:r>
      <w:r w:rsidR="008610F3">
        <w:t xml:space="preserve"> </w:t>
      </w:r>
      <w:r w:rsidR="003261C3">
        <w:t xml:space="preserve">the fact </w:t>
      </w:r>
      <w:r w:rsidR="008610F3">
        <w:t xml:space="preserve">that several of the </w:t>
      </w:r>
      <w:r w:rsidR="00B05DE8">
        <w:t>propos</w:t>
      </w:r>
      <w:r w:rsidR="008610F3">
        <w:t>ed changes in NPRR1070 have been implemented via other Revision Requests, Joint Commenters</w:t>
      </w:r>
      <w:r w:rsidR="00543BBC">
        <w:t xml:space="preserve"> submit </w:t>
      </w:r>
      <w:r w:rsidR="00D15764">
        <w:t xml:space="preserve">these </w:t>
      </w:r>
      <w:r w:rsidR="00543BBC">
        <w:t>suggested edits to the proposed protocol revisions incorporating stakeholder and staff feedback.</w:t>
      </w:r>
    </w:p>
    <w:p w14:paraId="7E13FEB6" w14:textId="77777777" w:rsidR="00543BBC" w:rsidRDefault="00543BBC" w:rsidP="00543BBC">
      <w:pPr>
        <w:pStyle w:val="NormalArial"/>
      </w:pPr>
    </w:p>
    <w:p w14:paraId="601F893F" w14:textId="77777777" w:rsidR="00543BBC" w:rsidRDefault="00543BBC" w:rsidP="00543BBC">
      <w:pPr>
        <w:pStyle w:val="NormalArial"/>
      </w:pPr>
      <w:r>
        <w:t>New edits include:</w:t>
      </w:r>
    </w:p>
    <w:p w14:paraId="34E11CEA" w14:textId="01AB2A48" w:rsidR="00BD7258" w:rsidRDefault="00543BBC" w:rsidP="00673C7B">
      <w:pPr>
        <w:pStyle w:val="NormalArial"/>
        <w:numPr>
          <w:ilvl w:val="0"/>
          <w:numId w:val="3"/>
        </w:numPr>
        <w:ind w:left="720"/>
      </w:pPr>
      <w:r>
        <w:t xml:space="preserve">Add new </w:t>
      </w:r>
      <w:r w:rsidR="00131F76">
        <w:t>paragraph</w:t>
      </w:r>
      <w:r w:rsidR="006F3982">
        <w:t>s</w:t>
      </w:r>
      <w:r w:rsidR="00131F76">
        <w:t xml:space="preserve"> (8) </w:t>
      </w:r>
      <w:r w:rsidR="006F3982">
        <w:t xml:space="preserve">and (9) </w:t>
      </w:r>
      <w:r w:rsidR="00131F76">
        <w:t xml:space="preserve">to Section </w:t>
      </w:r>
      <w:r>
        <w:t>3.11.2</w:t>
      </w:r>
      <w:r w:rsidR="00131F76">
        <w:t>, Planning Criteria,</w:t>
      </w:r>
      <w:r w:rsidR="003261C3">
        <w:t xml:space="preserve"> with the concepts:</w:t>
      </w:r>
    </w:p>
    <w:p w14:paraId="3B1F0D7B" w14:textId="77777777" w:rsidR="003261C3" w:rsidRDefault="003261C3" w:rsidP="003261C3">
      <w:pPr>
        <w:pStyle w:val="NormalArial"/>
        <w:numPr>
          <w:ilvl w:val="1"/>
          <w:numId w:val="3"/>
        </w:numPr>
      </w:pPr>
      <w:r>
        <w:t>Improve transparency in project analyses by communicating observed expected impacts to Generic Transmission Constraints</w:t>
      </w:r>
      <w:r w:rsidR="00131F76">
        <w:t xml:space="preserve"> (GTCs).</w:t>
      </w:r>
    </w:p>
    <w:p w14:paraId="315504AC" w14:textId="77777777" w:rsidR="003261C3" w:rsidRDefault="003261C3" w:rsidP="003261C3">
      <w:pPr>
        <w:pStyle w:val="NormalArial"/>
        <w:numPr>
          <w:ilvl w:val="1"/>
          <w:numId w:val="3"/>
        </w:numPr>
      </w:pPr>
      <w:r>
        <w:t>Recognize the incremental value to the system in eliminating a GTC.  Note, the numbers are placeholders and Joint Commenters anticipate discussion and input from stakeholders and staff to refine the values</w:t>
      </w:r>
      <w:r w:rsidR="003D5B9B">
        <w:t xml:space="preserve"> for how many GTCs become operationally problematic and the average incremental value of eliminating one GTC when beyond that number</w:t>
      </w:r>
      <w:r>
        <w:t>.</w:t>
      </w:r>
    </w:p>
    <w:p w14:paraId="25A0FDEC" w14:textId="77777777" w:rsidR="003261C3" w:rsidRDefault="003261C3" w:rsidP="003261C3">
      <w:pPr>
        <w:pStyle w:val="NormalArial"/>
        <w:numPr>
          <w:ilvl w:val="1"/>
          <w:numId w:val="3"/>
        </w:numPr>
      </w:pPr>
      <w:r>
        <w:t>Explicitly allow for sponsorship from stakeholders to reduce the realized cost of upgrades.  While this is currently understood to be allowed, it is not explicitly stated.</w:t>
      </w:r>
    </w:p>
    <w:p w14:paraId="2C3A0C7F" w14:textId="77777777" w:rsidR="00BD7258" w:rsidRDefault="003261C3" w:rsidP="00BD7258">
      <w:pPr>
        <w:pStyle w:val="NormalArial"/>
        <w:numPr>
          <w:ilvl w:val="1"/>
          <w:numId w:val="3"/>
        </w:numPr>
      </w:pPr>
      <w:r>
        <w:t>Include the one remaining item of NPRR1070: to allow ERCOT staff to develop a study methodology to estimate the incremental value of the benefit to serving system load by releasing generation trapped behind GTCs.</w:t>
      </w:r>
    </w:p>
    <w:p w14:paraId="49FE1BBC"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607C021" w14:textId="77777777" w:rsidTr="00B5080A">
        <w:trPr>
          <w:trHeight w:val="350"/>
        </w:trPr>
        <w:tc>
          <w:tcPr>
            <w:tcW w:w="10440" w:type="dxa"/>
            <w:tcBorders>
              <w:bottom w:val="single" w:sz="4" w:space="0" w:color="auto"/>
            </w:tcBorders>
            <w:shd w:val="clear" w:color="auto" w:fill="FFFFFF"/>
            <w:vAlign w:val="center"/>
          </w:tcPr>
          <w:p w14:paraId="347ACC98" w14:textId="77777777" w:rsidR="00BD7258" w:rsidRDefault="00BD7258" w:rsidP="00B5080A">
            <w:pPr>
              <w:pStyle w:val="Header"/>
              <w:jc w:val="center"/>
            </w:pPr>
            <w:r>
              <w:t>Revised Cover Page Language</w:t>
            </w:r>
          </w:p>
        </w:tc>
      </w:tr>
    </w:tbl>
    <w:p w14:paraId="526294D1" w14:textId="77777777" w:rsidR="00BD7258" w:rsidRPr="00BC5D71" w:rsidRDefault="00543BBC" w:rsidP="00BC5D71">
      <w:pPr>
        <w:pStyle w:val="BodyText"/>
        <w:rPr>
          <w:rFonts w:ascii="Arial" w:hAnsi="Arial" w:cs="Arial"/>
          <w:bCs/>
        </w:rPr>
      </w:pPr>
      <w:r w:rsidRPr="00BC5D71">
        <w:rPr>
          <w:rFonts w:ascii="Arial" w:hAnsi="Arial" w:cs="Arial"/>
          <w:bCs/>
        </w:rPr>
        <w:t>None</w:t>
      </w:r>
    </w:p>
    <w:p w14:paraId="2AF4062C"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AD92F13" w14:textId="77777777">
        <w:trPr>
          <w:trHeight w:val="350"/>
        </w:trPr>
        <w:tc>
          <w:tcPr>
            <w:tcW w:w="10440" w:type="dxa"/>
            <w:tcBorders>
              <w:bottom w:val="single" w:sz="4" w:space="0" w:color="auto"/>
            </w:tcBorders>
            <w:shd w:val="clear" w:color="auto" w:fill="FFFFFF"/>
            <w:vAlign w:val="center"/>
          </w:tcPr>
          <w:p w14:paraId="6E9D7D34" w14:textId="77777777" w:rsidR="00152993" w:rsidRDefault="00152993">
            <w:pPr>
              <w:pStyle w:val="Header"/>
              <w:jc w:val="center"/>
            </w:pPr>
            <w:r>
              <w:t>Revised Proposed Protocol Language</w:t>
            </w:r>
          </w:p>
        </w:tc>
      </w:tr>
    </w:tbl>
    <w:p w14:paraId="68EFB70E" w14:textId="77777777" w:rsidR="00543BBC" w:rsidRDefault="00543BBC" w:rsidP="00543BBC">
      <w:pPr>
        <w:pStyle w:val="H3"/>
      </w:pPr>
      <w:bookmarkStart w:id="0" w:name="_Toc114235793"/>
      <w:bookmarkStart w:id="1" w:name="_Toc144691966"/>
      <w:bookmarkStart w:id="2" w:name="_Toc204048576"/>
      <w:bookmarkStart w:id="3" w:name="_Toc400526178"/>
      <w:bookmarkStart w:id="4" w:name="_Toc405534496"/>
      <w:bookmarkStart w:id="5" w:name="_Toc406570509"/>
      <w:bookmarkStart w:id="6" w:name="_Toc410910661"/>
      <w:bookmarkStart w:id="7" w:name="_Toc411841089"/>
      <w:bookmarkStart w:id="8" w:name="_Toc422147051"/>
      <w:bookmarkStart w:id="9" w:name="_Toc433020647"/>
      <w:bookmarkStart w:id="10" w:name="_Toc437262088"/>
      <w:bookmarkStart w:id="11" w:name="_Toc478375265"/>
      <w:bookmarkStart w:id="12" w:name="_Toc189040228"/>
      <w:r>
        <w:t>3.11.2</w:t>
      </w:r>
      <w:r>
        <w:tab/>
        <w:t>Planning Criteria</w:t>
      </w:r>
      <w:bookmarkEnd w:id="0"/>
      <w:bookmarkEnd w:id="1"/>
      <w:bookmarkEnd w:id="2"/>
      <w:bookmarkEnd w:id="3"/>
      <w:bookmarkEnd w:id="4"/>
      <w:bookmarkEnd w:id="5"/>
      <w:bookmarkEnd w:id="6"/>
      <w:bookmarkEnd w:id="7"/>
      <w:bookmarkEnd w:id="8"/>
      <w:bookmarkEnd w:id="9"/>
      <w:bookmarkEnd w:id="10"/>
      <w:bookmarkEnd w:id="11"/>
      <w:bookmarkEnd w:id="12"/>
    </w:p>
    <w:p w14:paraId="4F4E750B" w14:textId="77777777" w:rsidR="00543BBC" w:rsidRDefault="00543BBC" w:rsidP="00543BBC">
      <w:pPr>
        <w:pStyle w:val="BodyTextNumbered"/>
      </w:pPr>
      <w:r>
        <w:t>(1)</w:t>
      </w:r>
      <w:r>
        <w:tab/>
        <w:t>ERCOT and Transmission Service Providers (TSPs) shall evaluate the need for transmission system improvements and</w:t>
      </w:r>
      <w:del w:id="13" w:author="ERCOT" w:date="2025-04-14T11:56:00Z">
        <w:r w:rsidDel="00EC7204">
          <w:delText xml:space="preserve"> shall evaluate</w:delText>
        </w:r>
      </w:del>
      <w:r>
        <w:t xml:space="preserve"> the relative value of alternative improvements based on established </w:t>
      </w:r>
      <w:ins w:id="14" w:author="ERCOT" w:date="2025-03-24T14:50:00Z">
        <w:r>
          <w:t>reliability,</w:t>
        </w:r>
      </w:ins>
      <w:ins w:id="15" w:author="ERCOT" w:date="2025-04-14T11:57:00Z">
        <w:r>
          <w:t xml:space="preserve"> </w:t>
        </w:r>
      </w:ins>
      <w:del w:id="16" w:author="ERCOT" w:date="2025-03-24T14:50:00Z">
        <w:r w:rsidDel="000D0E40">
          <w:delText>technical</w:delText>
        </w:r>
      </w:del>
      <w:del w:id="17" w:author="ERCOT" w:date="2025-04-17T10:52:00Z">
        <w:r w:rsidDel="002E33CA">
          <w:delText xml:space="preserve"> </w:delText>
        </w:r>
      </w:del>
      <w:del w:id="18" w:author="ERCOT" w:date="2025-03-24T14:50:00Z">
        <w:r w:rsidDel="000D0E40">
          <w:delText xml:space="preserve">and </w:delText>
        </w:r>
      </w:del>
      <w:r>
        <w:t>economic</w:t>
      </w:r>
      <w:ins w:id="19" w:author="ERCOT" w:date="2025-03-24T14:50:00Z">
        <w:r>
          <w:t>, and multi-value</w:t>
        </w:r>
      </w:ins>
      <w:r>
        <w:t xml:space="preserve"> criteria. </w:t>
      </w:r>
    </w:p>
    <w:p w14:paraId="0FED027D" w14:textId="77777777" w:rsidR="00543BBC" w:rsidRDefault="00543BBC" w:rsidP="00543BBC">
      <w:pPr>
        <w:pStyle w:val="BodyTextNumbered"/>
      </w:pPr>
      <w:r>
        <w:t>(2)</w:t>
      </w:r>
      <w:r>
        <w:tab/>
        <w:t xml:space="preserve">The </w:t>
      </w:r>
      <w:del w:id="20" w:author="ERCOT" w:date="2025-03-24T14:50:00Z">
        <w:r w:rsidDel="000D0E40">
          <w:delText xml:space="preserve">technical </w:delText>
        </w:r>
      </w:del>
      <w:r>
        <w:t xml:space="preserve">reliability criteria are established by the Planning Guide, Operating Guides, and the North American Electric Reliability Corporation (NERC) Reliability Standards.  </w:t>
      </w:r>
      <w:del w:id="21" w:author="ERCOT" w:date="2025-03-24T14:51:00Z">
        <w:r w:rsidDel="000D0E40">
          <w:delText>ERCOT and TSPs shall strongly endeavor to meet these criteria, identify current and future violations thereof and initiate solutions necessary to ensure continual compliance.</w:delText>
        </w:r>
      </w:del>
    </w:p>
    <w:p w14:paraId="12852092" w14:textId="77777777" w:rsidR="00543BBC" w:rsidRDefault="00543BBC" w:rsidP="00543BBC">
      <w:pPr>
        <w:pStyle w:val="BodyTextNumbered"/>
      </w:pPr>
      <w:r>
        <w:t>(3)</w:t>
      </w:r>
      <w:r>
        <w:tab/>
        <w:t xml:space="preserve">ERCOT shall attempt to meet these reliability criteria as economically as possible and shall actively study the need for economic projects to meet this goal.  </w:t>
      </w:r>
    </w:p>
    <w:p w14:paraId="183F4C7F" w14:textId="77777777" w:rsidR="00543BBC" w:rsidRPr="00350910" w:rsidRDefault="00543BBC" w:rsidP="00543BBC">
      <w:pPr>
        <w:pStyle w:val="BodyTextNumbered"/>
      </w:pPr>
      <w:r>
        <w:t>(4)</w:t>
      </w:r>
      <w:r>
        <w:tab/>
      </w:r>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r w:rsidRPr="00350910">
        <w:t xml:space="preserve">The current set of financial assumptions upon which the revenue requirement calculations </w:t>
      </w:r>
      <w:r>
        <w:t>for these tests are</w:t>
      </w:r>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r>
        <w:t>economic benefits</w:t>
      </w:r>
      <w:r w:rsidRPr="00350910">
        <w:t xml:space="preserve"> are based on chronological simulation</w:t>
      </w:r>
      <w:r>
        <w:t>s</w:t>
      </w:r>
      <w:r w:rsidRPr="00350910">
        <w:t xml:space="preserve"> of the security-constrained unit commitment and economic dispatch of the generators connected to the ERCOT Transmission Grid to serve the expected ERCOT System Load over the planning horizon</w:t>
      </w:r>
      <w:r>
        <w:t>, comparing simulations with and without the project</w:t>
      </w:r>
      <w:r w:rsidRPr="00350910">
        <w:t>.  Th</w:t>
      </w:r>
      <w:r>
        <w:t>ese</w:t>
      </w:r>
      <w:r w:rsidRPr="00350910">
        <w:t xml:space="preserve"> market simulation</w:t>
      </w:r>
      <w:r>
        <w:t>s</w:t>
      </w:r>
      <w:r w:rsidRPr="00350910">
        <w:t xml:space="preserve"> </w:t>
      </w:r>
      <w:r>
        <w:t>are</w:t>
      </w:r>
      <w:r w:rsidRPr="00350910">
        <w:t xml:space="preserve"> intended to provide a reasonable representation of how the ERCOT System is expected to be operated over the simulated time period.  From a practical standpoint, it is not feasible to perform th</w:t>
      </w:r>
      <w:r>
        <w:t>ese</w:t>
      </w:r>
      <w:r w:rsidRPr="00350910">
        <w:t xml:space="preserve"> simulation</w:t>
      </w:r>
      <w:r>
        <w:t>s</w:t>
      </w:r>
      <w:r w:rsidRPr="00350910">
        <w:t xml:space="preserve"> for the entire 30 to 40</w:t>
      </w:r>
      <w:r>
        <w:t xml:space="preserve"> </w:t>
      </w:r>
      <w:r w:rsidRPr="00350910">
        <w:t xml:space="preserve">year expected life of the project.  Therefore, the </w:t>
      </w:r>
      <w:r>
        <w:t>economic benefits</w:t>
      </w:r>
      <w:r w:rsidRPr="00350910">
        <w:t xml:space="preserve"> are projected over the period for which simulation</w:t>
      </w:r>
      <w:r>
        <w:t>s</w:t>
      </w:r>
      <w:r w:rsidRPr="00350910">
        <w:t xml:space="preserve"> </w:t>
      </w:r>
      <w:r>
        <w:t>are</w:t>
      </w:r>
      <w:r w:rsidRPr="00350910">
        <w:t xml:space="preserve"> feasible</w:t>
      </w:r>
      <w:r>
        <w:t>, which is the planning horizon established in Planning Guide Section 3.1.1.2, Regional Transmission Plan,</w:t>
      </w:r>
      <w:r w:rsidRPr="00350910">
        <w:t xml:space="preserve"> and a qualitative assessment is made of whether the factors driving the </w:t>
      </w:r>
      <w:r>
        <w:t>economic benefits</w:t>
      </w:r>
      <w:r w:rsidRPr="00350910">
        <w:t xml:space="preserve"> due to the project can reasonably be expected to continue.  </w:t>
      </w:r>
    </w:p>
    <w:p w14:paraId="4F66543D" w14:textId="77777777" w:rsidR="00543BBC" w:rsidRDefault="00543BBC" w:rsidP="00543BBC">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w:t>
      </w:r>
      <w:r w:rsidRPr="00F0231E">
        <w:lastRenderedPageBreak/>
        <w:t xml:space="preserve">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23BA9987" w14:textId="77777777" w:rsidR="00543BBC" w:rsidRDefault="00543BBC" w:rsidP="00543BBC">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22"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22"/>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48A0A310" w14:textId="77777777" w:rsidR="00543BBC" w:rsidRDefault="00543BBC" w:rsidP="00543BBC">
      <w:pPr>
        <w:pStyle w:val="BodyTextNumbered"/>
        <w:rPr>
          <w:ins w:id="23" w:author="ERCOT" w:date="2025-03-24T14:51:00Z"/>
        </w:rPr>
      </w:pPr>
      <w:ins w:id="24" w:author="ERCOT" w:date="2025-03-24T14:51:00Z">
        <w:r>
          <w:t>(7)</w:t>
        </w:r>
        <w:r>
          <w:tab/>
          <w:t xml:space="preserve">To meet multi-value criteria, a project </w:t>
        </w:r>
      </w:ins>
      <w:ins w:id="25" w:author="ERCOT" w:date="2025-04-15T10:34:00Z">
        <w:r w:rsidRPr="007678E1">
          <w:t xml:space="preserve">submitted as a reliability or economic project </w:t>
        </w:r>
      </w:ins>
      <w:ins w:id="26" w:author="ERCOT" w:date="2025-03-24T14:51:00Z">
        <w:r>
          <w:t>must</w:t>
        </w:r>
      </w:ins>
      <w:ins w:id="27" w:author="ERCOT" w:date="2025-04-17T15:39:00Z">
        <w:r>
          <w:t>, both,</w:t>
        </w:r>
      </w:ins>
      <w:ins w:id="28" w:author="ERCOT" w:date="2025-03-24T14:51:00Z">
        <w:r>
          <w:t xml:space="preserve"> </w:t>
        </w:r>
        <w:r w:rsidRPr="00FC0C3E">
          <w:t>address</w:t>
        </w:r>
        <w:r>
          <w:t xml:space="preserve"> </w:t>
        </w:r>
        <w:r w:rsidRPr="00FC0C3E">
          <w:t>a resiliency issue identified</w:t>
        </w:r>
        <w:r>
          <w:t xml:space="preserve"> </w:t>
        </w:r>
        <w:r w:rsidRPr="00FC0C3E">
          <w:t xml:space="preserve">in </w:t>
        </w:r>
      </w:ins>
      <w:ins w:id="29" w:author="ERCOT" w:date="2025-04-16T16:26:00Z">
        <w:r>
          <w:t>a</w:t>
        </w:r>
      </w:ins>
      <w:ins w:id="30" w:author="ERCOT" w:date="2025-03-24T14:51:00Z">
        <w:r w:rsidRPr="00FC0C3E">
          <w:t xml:space="preserve"> </w:t>
        </w:r>
        <w:r>
          <w:t>G</w:t>
        </w:r>
        <w:r w:rsidRPr="00FC0C3E">
          <w:t xml:space="preserve">rid </w:t>
        </w:r>
        <w:r>
          <w:t>R</w:t>
        </w:r>
        <w:r w:rsidRPr="00FC0C3E">
          <w:t xml:space="preserve">eliability and </w:t>
        </w:r>
        <w:r>
          <w:t>R</w:t>
        </w:r>
        <w:r w:rsidRPr="00FC0C3E">
          <w:t xml:space="preserve">esiliency </w:t>
        </w:r>
        <w:r>
          <w:t>A</w:t>
        </w:r>
        <w:r w:rsidRPr="00FC0C3E">
          <w:t xml:space="preserve">ssessment </w:t>
        </w:r>
      </w:ins>
      <w:ins w:id="31" w:author="ERCOT" w:date="2025-04-17T11:14:00Z">
        <w:r>
          <w:t xml:space="preserve">(GRRA) </w:t>
        </w:r>
      </w:ins>
      <w:ins w:id="32" w:author="ERCOT" w:date="2025-03-24T14:51:00Z">
        <w:r w:rsidRPr="00FC0C3E">
          <w:t xml:space="preserve">required </w:t>
        </w:r>
        <w:r>
          <w:t>by Planning Guide Section 3.1.1.6, Grid Reliability and Resiliency Assessment (GRRA)</w:t>
        </w:r>
      </w:ins>
      <w:ins w:id="33" w:author="ERCOT" w:date="2025-04-14T10:37:00Z">
        <w:r>
          <w:t>,</w:t>
        </w:r>
      </w:ins>
      <w:ins w:id="34" w:author="ERCOT" w:date="2025-03-24T14:51:00Z">
        <w:r>
          <w:t xml:space="preserve"> </w:t>
        </w:r>
      </w:ins>
      <w:ins w:id="35" w:author="ERCOT" w:date="2025-04-14T12:06:00Z">
        <w:r>
          <w:t>and</w:t>
        </w:r>
      </w:ins>
      <w:ins w:id="36" w:author="ERCOT" w:date="2025-03-24T14:51:00Z">
        <w:r>
          <w:t xml:space="preserve"> meet at least one </w:t>
        </w:r>
      </w:ins>
      <w:ins w:id="37" w:author="ERCOT" w:date="2025-04-14T12:07:00Z">
        <w:r>
          <w:t>of the</w:t>
        </w:r>
      </w:ins>
      <w:ins w:id="38" w:author="ERCOT" w:date="2025-03-24T14:51:00Z">
        <w:r>
          <w:t xml:space="preserve"> below </w:t>
        </w:r>
      </w:ins>
      <w:ins w:id="39" w:author="ERCOT" w:date="2025-04-14T12:07:00Z">
        <w:r>
          <w:t xml:space="preserve">criteria, </w:t>
        </w:r>
      </w:ins>
      <w:ins w:id="40" w:author="ERCOT" w:date="2025-03-24T14:51:00Z">
        <w:r>
          <w:t xml:space="preserve">as demonstrated using the </w:t>
        </w:r>
      </w:ins>
      <w:ins w:id="41" w:author="ERCOT" w:date="2025-04-14T10:49:00Z">
        <w:r>
          <w:t xml:space="preserve">cases </w:t>
        </w:r>
      </w:ins>
      <w:ins w:id="42" w:author="ERCOT" w:date="2025-04-14T10:50:00Z">
        <w:r>
          <w:t>published in</w:t>
        </w:r>
      </w:ins>
      <w:ins w:id="43" w:author="ERCOT" w:date="2025-04-14T10:49:00Z">
        <w:r>
          <w:t xml:space="preserve"> the </w:t>
        </w:r>
      </w:ins>
      <w:ins w:id="44" w:author="ERCOT" w:date="2025-03-24T14:51:00Z">
        <w:r>
          <w:t>Regional Transmission Plan</w:t>
        </w:r>
      </w:ins>
      <w:ins w:id="45" w:author="ERCOT" w:date="2025-04-14T10:37:00Z">
        <w:r>
          <w:t>:</w:t>
        </w:r>
      </w:ins>
      <w:ins w:id="46" w:author="ERCOT" w:date="2025-03-24T14:51:00Z">
        <w:r w:rsidRPr="00FC0C3E">
          <w:t xml:space="preserve"> </w:t>
        </w:r>
      </w:ins>
    </w:p>
    <w:p w14:paraId="559C808B" w14:textId="77777777" w:rsidR="00543BBC" w:rsidRDefault="00543BBC" w:rsidP="00543BBC">
      <w:pPr>
        <w:pStyle w:val="BodyTextNumbered"/>
        <w:ind w:left="1440"/>
        <w:rPr>
          <w:ins w:id="47" w:author="ERCOT" w:date="2025-04-15T10:51:00Z"/>
        </w:rPr>
      </w:pPr>
      <w:ins w:id="48" w:author="ERCOT" w:date="2025-03-24T14:51:00Z">
        <w:r>
          <w:t>(a)</w:t>
        </w:r>
        <w:r>
          <w:tab/>
          <w:t xml:space="preserve">Prevent thermal loading above 90% of the applicable ratings </w:t>
        </w:r>
      </w:ins>
      <w:ins w:id="49" w:author="ERCOT" w:date="2025-04-14T13:48:00Z">
        <w:r>
          <w:t>for</w:t>
        </w:r>
      </w:ins>
      <w:ins w:id="50" w:author="ERCOT" w:date="2025-03-24T14:51:00Z">
        <w:r>
          <w:t xml:space="preserve"> planning events </w:t>
        </w:r>
      </w:ins>
      <w:ins w:id="51" w:author="ERCOT" w:date="2025-04-14T10:38:00Z">
        <w:r>
          <w:t>in which</w:t>
        </w:r>
      </w:ins>
      <w:ins w:id="52" w:author="ERCOT" w:date="2025-03-24T14:51:00Z">
        <w:r>
          <w:t xml:space="preserve"> non-consequential load loss is </w:t>
        </w:r>
      </w:ins>
      <w:ins w:id="53" w:author="ERCOT" w:date="2025-04-14T13:54:00Z">
        <w:r>
          <w:t>prohibited</w:t>
        </w:r>
      </w:ins>
      <w:ins w:id="54" w:author="ERCOT" w:date="2025-03-24T14:51:00Z">
        <w:r>
          <w:t xml:space="preserve"> as established by the Planning Guide and NERC Reliability Standards</w:t>
        </w:r>
      </w:ins>
      <w:ins w:id="55" w:author="ERCOT" w:date="2025-04-14T10:55:00Z">
        <w:r>
          <w:t>;</w:t>
        </w:r>
      </w:ins>
      <w:ins w:id="56" w:author="ERCOT" w:date="2025-03-24T14:51:00Z">
        <w:r>
          <w:t xml:space="preserve"> </w:t>
        </w:r>
      </w:ins>
    </w:p>
    <w:p w14:paraId="6FFC2544" w14:textId="77777777" w:rsidR="00543BBC" w:rsidRDefault="00543BBC" w:rsidP="00543BBC">
      <w:pPr>
        <w:pStyle w:val="BodyTextNumbered"/>
        <w:ind w:left="1440"/>
        <w:rPr>
          <w:ins w:id="57" w:author="ERCOT" w:date="2025-03-24T14:51:00Z"/>
        </w:rPr>
      </w:pPr>
      <w:ins w:id="58" w:author="ERCOT" w:date="2025-04-15T10:51:00Z">
        <w:r>
          <w:t>(b)</w:t>
        </w:r>
        <w:r>
          <w:tab/>
        </w:r>
      </w:ins>
      <w:ins w:id="59" w:author="ERCOT" w:date="2025-04-15T10:53:00Z">
        <w:r>
          <w:t>Prevent</w:t>
        </w:r>
      </w:ins>
      <w:ins w:id="60" w:author="ERCOT" w:date="2025-04-15T10:52:00Z">
        <w:r>
          <w:t xml:space="preserve"> voltage levels within 0.01 per unit of the applicable limits for planning events in which non-consequential load loss is prohibited as established by the Planning Guide and NERC Reliability Standards;</w:t>
        </w:r>
      </w:ins>
    </w:p>
    <w:p w14:paraId="372E9A90" w14:textId="77777777" w:rsidR="00543BBC" w:rsidRDefault="00543BBC" w:rsidP="00543BBC">
      <w:pPr>
        <w:pStyle w:val="BodyTextNumbered"/>
        <w:ind w:left="1440"/>
        <w:rPr>
          <w:ins w:id="61" w:author="ERCOT" w:date="2025-03-24T14:51:00Z"/>
        </w:rPr>
      </w:pPr>
      <w:ins w:id="62" w:author="ERCOT" w:date="2025-03-24T14:51:00Z">
        <w:r>
          <w:t>(c)</w:t>
        </w:r>
        <w:r>
          <w:tab/>
          <w:t>Result in</w:t>
        </w:r>
        <w:r w:rsidRPr="00F0231E">
          <w:t xml:space="preserve"> levelized ERCOT-wide annual production cost savings </w:t>
        </w:r>
        <w:r>
          <w:t>of at least 90% of</w:t>
        </w:r>
        <w:r w:rsidRPr="00F0231E">
          <w:t xml:space="preserve"> </w:t>
        </w:r>
        <w:r w:rsidRPr="007F4105">
          <w:t>the first</w:t>
        </w:r>
        <w:r>
          <w:t>-</w:t>
        </w:r>
        <w:r w:rsidRPr="007F4105">
          <w:t>year annual revenue requirement of the project</w:t>
        </w:r>
      </w:ins>
      <w:ins w:id="63" w:author="ERCOT" w:date="2025-04-14T10:55:00Z">
        <w:r>
          <w:t>; or</w:t>
        </w:r>
      </w:ins>
    </w:p>
    <w:p w14:paraId="11EC5FB5" w14:textId="77777777" w:rsidR="00543BBC" w:rsidRDefault="00543BBC" w:rsidP="00543BBC">
      <w:pPr>
        <w:pStyle w:val="BodyTextNumbered"/>
        <w:ind w:left="1440"/>
        <w:rPr>
          <w:ins w:id="64" w:author="ERCOT" w:date="2025-03-24T14:51:00Z"/>
        </w:rPr>
      </w:pPr>
      <w:ins w:id="65" w:author="ERCOT" w:date="2025-03-24T14:51:00Z">
        <w:r>
          <w:t>(d)</w:t>
        </w:r>
        <w:r>
          <w:tab/>
          <w:t>Result in levelized system-wide consumer energy cost reduction of at least 90%</w:t>
        </w:r>
        <w:r w:rsidRPr="00A02EFC">
          <w:t xml:space="preserve"> </w:t>
        </w:r>
        <w:r>
          <w:t>of</w:t>
        </w:r>
        <w:r w:rsidRPr="00A02EFC">
          <w:t xml:space="preserve"> </w:t>
        </w:r>
        <w:r>
          <w:t>the average of the first three years’</w:t>
        </w:r>
        <w:r w:rsidRPr="00A02EFC">
          <w:t xml:space="preserve"> annual revenue requirement</w:t>
        </w:r>
        <w:r>
          <w:t xml:space="preserve"> of</w:t>
        </w:r>
        <w:r w:rsidRPr="00A02EFC">
          <w:t xml:space="preserve"> the project</w:t>
        </w:r>
        <w:r>
          <w:t>.</w:t>
        </w:r>
      </w:ins>
    </w:p>
    <w:p w14:paraId="34204A9E" w14:textId="77777777" w:rsidR="00C40BC6" w:rsidRDefault="00C40BC6" w:rsidP="003D5B9B">
      <w:pPr>
        <w:ind w:left="720" w:hanging="720"/>
        <w:rPr>
          <w:ins w:id="66" w:author="Joint Commenters 070125" w:date="2025-06-26T15:39:00Z"/>
        </w:rPr>
      </w:pPr>
      <w:bookmarkStart w:id="67" w:name="_Hlk201844683"/>
      <w:ins w:id="68" w:author="Joint Commenters 070125" w:date="2025-06-26T15:39:00Z">
        <w:r>
          <w:t>(8)</w:t>
        </w:r>
        <w:r>
          <w:tab/>
          <w:t>In order to improve system stability and resiliency by resolving identified Generic Transmission Constraints (GTCs) and/or improving Generic Transmission Limits (GTLs)</w:t>
        </w:r>
      </w:ins>
      <w:ins w:id="69" w:author="Joint Commenters 070125" w:date="2025-06-30T14:47:00Z">
        <w:r w:rsidR="00A20106">
          <w:t xml:space="preserve"> ERCOT</w:t>
        </w:r>
      </w:ins>
      <w:ins w:id="70" w:author="Joint Commenters 070125" w:date="2025-06-30T14:48:00Z">
        <w:r w:rsidR="00A20106">
          <w:t xml:space="preserve"> will</w:t>
        </w:r>
      </w:ins>
      <w:ins w:id="71" w:author="Joint Commenters 070125" w:date="2025-06-26T15:39:00Z">
        <w:r>
          <w:t>:</w:t>
        </w:r>
      </w:ins>
    </w:p>
    <w:p w14:paraId="55DB5B26" w14:textId="77777777" w:rsidR="00C40BC6" w:rsidRDefault="00C40BC6" w:rsidP="00C40BC6">
      <w:pPr>
        <w:rPr>
          <w:ins w:id="72" w:author="Joint Commenters 070125" w:date="2025-06-26T15:39:00Z"/>
        </w:rPr>
      </w:pPr>
    </w:p>
    <w:p w14:paraId="5B44B325" w14:textId="77777777" w:rsidR="00C40BC6" w:rsidRDefault="00C40BC6" w:rsidP="00C40BC6">
      <w:pPr>
        <w:pStyle w:val="BodyTextNumbered"/>
        <w:ind w:left="1440"/>
        <w:rPr>
          <w:ins w:id="73" w:author="Joint Commenters 070125" w:date="2025-06-26T15:39:00Z"/>
        </w:rPr>
      </w:pPr>
      <w:ins w:id="74" w:author="Joint Commenters 070125" w:date="2025-06-26T15:39:00Z">
        <w:r>
          <w:t>(a)</w:t>
        </w:r>
        <w:r>
          <w:tab/>
        </w:r>
      </w:ins>
      <w:ins w:id="75" w:author="Joint Commenters 070125" w:date="2025-06-30T14:48:00Z">
        <w:r w:rsidR="00A20106">
          <w:t>S</w:t>
        </w:r>
      </w:ins>
      <w:ins w:id="76" w:author="Joint Commenters 070125" w:date="2025-06-26T15:39:00Z">
        <w:r w:rsidRPr="001C0DD2">
          <w:t>how for all transmission project</w:t>
        </w:r>
        <w:r>
          <w:t xml:space="preserve"> evaluation</w:t>
        </w:r>
        <w:r w:rsidRPr="001C0DD2">
          <w:t xml:space="preserve">s </w:t>
        </w:r>
        <w:r>
          <w:t>whether the project provides exit</w:t>
        </w:r>
        <w:r w:rsidRPr="001C0DD2">
          <w:t xml:space="preserve"> solutions for resolving nearby GTCs or increas</w:t>
        </w:r>
        <w:r>
          <w:t>es any</w:t>
        </w:r>
        <w:r w:rsidRPr="001C0DD2">
          <w:t xml:space="preserve"> GTLs</w:t>
        </w:r>
        <w:r>
          <w:t xml:space="preserve">; </w:t>
        </w:r>
      </w:ins>
    </w:p>
    <w:p w14:paraId="75997352" w14:textId="3077D3FA" w:rsidR="00C40BC6" w:rsidRDefault="00C40BC6" w:rsidP="00C40BC6">
      <w:pPr>
        <w:pStyle w:val="BodyTextNumbered"/>
        <w:ind w:left="1440"/>
        <w:rPr>
          <w:ins w:id="77" w:author="Joint Commenters 070125" w:date="2025-06-26T15:39:00Z"/>
        </w:rPr>
      </w:pPr>
      <w:ins w:id="78" w:author="Joint Commenters 070125" w:date="2025-06-26T15:39:00Z">
        <w:r>
          <w:t>(b)</w:t>
        </w:r>
        <w:r>
          <w:tab/>
        </w:r>
      </w:ins>
      <w:ins w:id="79" w:author="Joint Commenters 070125" w:date="2025-06-30T14:50:00Z">
        <w:r w:rsidR="00A20106">
          <w:t>E</w:t>
        </w:r>
      </w:ins>
      <w:ins w:id="80" w:author="Joint Commenters 070125" w:date="2025-06-30T14:09:00Z">
        <w:r w:rsidR="00A608D8">
          <w:t xml:space="preserve">ndorse any </w:t>
        </w:r>
      </w:ins>
      <w:ins w:id="81" w:author="Joint Commenters 070125" w:date="2025-06-30T14:08:00Z">
        <w:r w:rsidR="006C70C9" w:rsidRPr="001C0DD2">
          <w:t>GTC solution option</w:t>
        </w:r>
        <w:r w:rsidR="006C70C9">
          <w:t xml:space="preserve"> </w:t>
        </w:r>
      </w:ins>
      <w:ins w:id="82" w:author="Joint Commenters 070125" w:date="2025-06-30T14:09:00Z">
        <w:r w:rsidR="00A608D8">
          <w:t xml:space="preserve">that is </w:t>
        </w:r>
      </w:ins>
      <w:ins w:id="83" w:author="Joint Commenters 070125" w:date="2025-06-30T14:08:00Z">
        <w:r w:rsidR="006C70C9">
          <w:t>within $20 million of meeting the cost-to-benefit criteria</w:t>
        </w:r>
      </w:ins>
      <w:ins w:id="84" w:author="Joint Commenters 070125" w:date="2025-06-30T14:09:00Z">
        <w:r w:rsidR="00A608D8">
          <w:t xml:space="preserve"> </w:t>
        </w:r>
      </w:ins>
      <w:ins w:id="85" w:author="Joint Commenters 070125" w:date="2025-06-30T14:50:00Z">
        <w:r w:rsidR="00A20106">
          <w:t xml:space="preserve">when there are more than five GTCs, </w:t>
        </w:r>
      </w:ins>
      <w:ins w:id="86" w:author="Joint Commenters 070125" w:date="2025-06-30T14:09:00Z">
        <w:r w:rsidR="00A608D8">
          <w:t>in order</w:t>
        </w:r>
      </w:ins>
      <w:ins w:id="87" w:author="Joint Commenters 070125" w:date="2025-06-30T14:08:00Z">
        <w:r w:rsidR="006C70C9">
          <w:t xml:space="preserve"> </w:t>
        </w:r>
      </w:ins>
      <w:ins w:id="88" w:author="Joint Commenters 070125" w:date="2025-06-30T14:09:00Z">
        <w:r w:rsidR="00A608D8">
          <w:t>t</w:t>
        </w:r>
      </w:ins>
      <w:ins w:id="89" w:author="Joint Commenters 070125" w:date="2025-06-26T15:39:00Z">
        <w:r>
          <w:t xml:space="preserve">o reflect the intangible resiliency value of reducing the number of GTCs impacting system operations; </w:t>
        </w:r>
      </w:ins>
      <w:ins w:id="90" w:author="Joint Commenters 070125" w:date="2025-07-01T09:57:00Z" w16du:dateUtc="2025-07-01T14:57:00Z">
        <w:r w:rsidR="00261611">
          <w:t>and</w:t>
        </w:r>
      </w:ins>
    </w:p>
    <w:p w14:paraId="1AEA0BAD" w14:textId="06454A03" w:rsidR="00C40BC6" w:rsidRDefault="00C40BC6" w:rsidP="00C40BC6">
      <w:pPr>
        <w:pStyle w:val="BodyTextNumbered"/>
        <w:ind w:left="1440"/>
        <w:rPr>
          <w:ins w:id="91" w:author="Joint Commenters 070125" w:date="2025-06-26T15:39:00Z"/>
        </w:rPr>
      </w:pPr>
      <w:ins w:id="92" w:author="Joint Commenters 070125" w:date="2025-06-26T15:39:00Z">
        <w:r>
          <w:t>(c)</w:t>
        </w:r>
        <w:r>
          <w:tab/>
        </w:r>
      </w:ins>
      <w:ins w:id="93" w:author="Joint Commenters 070125" w:date="2025-06-30T14:51:00Z">
        <w:r w:rsidR="00A20106">
          <w:t xml:space="preserve">Allow </w:t>
        </w:r>
        <w:r w:rsidR="00A20106" w:rsidRPr="001C0DD2">
          <w:t>individual stakeholder</w:t>
        </w:r>
        <w:r w:rsidR="00A20106">
          <w:t>(s)</w:t>
        </w:r>
        <w:r w:rsidR="00A20106" w:rsidRPr="001C0DD2">
          <w:t xml:space="preserve"> </w:t>
        </w:r>
        <w:r w:rsidR="00A20106">
          <w:t>to</w:t>
        </w:r>
        <w:r w:rsidR="00A20106" w:rsidRPr="001C0DD2">
          <w:t xml:space="preserve"> pay for the additional difference</w:t>
        </w:r>
        <w:r w:rsidR="00A20106">
          <w:t xml:space="preserve"> above th</w:t>
        </w:r>
      </w:ins>
      <w:ins w:id="94" w:author="Joint Commenters 070125" w:date="2025-06-30T14:52:00Z">
        <w:r w:rsidR="00A20106">
          <w:t>e</w:t>
        </w:r>
      </w:ins>
      <w:ins w:id="95" w:author="Joint Commenters 070125" w:date="2025-06-30T14:51:00Z">
        <w:r w:rsidR="00A20106">
          <w:t xml:space="preserve"> threshold</w:t>
        </w:r>
      </w:ins>
      <w:ins w:id="96" w:author="Joint Commenters 070125" w:date="2025-06-30T14:52:00Z">
        <w:r w:rsidR="00A20106">
          <w:t xml:space="preserve"> in</w:t>
        </w:r>
      </w:ins>
      <w:ins w:id="97" w:author="Joint Commenters 070125" w:date="2025-06-30T14:51:00Z">
        <w:r w:rsidR="00A20106">
          <w:t xml:space="preserve"> </w:t>
        </w:r>
      </w:ins>
      <w:ins w:id="98" w:author="Joint Commenters 070125" w:date="2025-06-30T14:52:00Z">
        <w:r w:rsidR="00A20106">
          <w:t>paragraph (8)(b) above</w:t>
        </w:r>
      </w:ins>
      <w:ins w:id="99" w:author="Joint Commenters 070125" w:date="2025-06-30T14:55:00Z">
        <w:r w:rsidR="00A20106">
          <w:t>.</w:t>
        </w:r>
      </w:ins>
      <w:ins w:id="100" w:author="Joint Commenters 070125" w:date="2025-06-30T14:54:00Z">
        <w:r w:rsidR="00A20106">
          <w:t xml:space="preserve"> </w:t>
        </w:r>
      </w:ins>
      <w:ins w:id="101" w:author="Joint Commenters 070125" w:date="2025-06-30T15:31:00Z" w16du:dateUtc="2025-06-30T20:31:00Z">
        <w:r w:rsidR="00610FCB">
          <w:t xml:space="preserve"> </w:t>
        </w:r>
      </w:ins>
      <w:ins w:id="102" w:author="Joint Commenters 070125" w:date="2025-06-30T14:55:00Z">
        <w:r w:rsidR="00A20106">
          <w:t>ERCOT will</w:t>
        </w:r>
      </w:ins>
      <w:ins w:id="103" w:author="Joint Commenters 070125" w:date="2025-06-30T14:54:00Z">
        <w:r w:rsidR="00A20106">
          <w:t xml:space="preserve"> endorse th</w:t>
        </w:r>
      </w:ins>
      <w:ins w:id="104" w:author="Joint Commenters 070125" w:date="2025-06-30T14:55:00Z">
        <w:r w:rsidR="00A20106">
          <w:t xml:space="preserve">at option when stakeholder(s) demonstrate commitment to pay </w:t>
        </w:r>
      </w:ins>
      <w:ins w:id="105" w:author="Joint Commenters 070125" w:date="2025-07-01T09:57:00Z" w16du:dateUtc="2025-07-01T14:57:00Z">
        <w:r w:rsidR="00261611">
          <w:t xml:space="preserve">the </w:t>
        </w:r>
      </w:ins>
      <w:ins w:id="106" w:author="Joint Commenters 070125" w:date="2025-06-30T14:55:00Z">
        <w:r w:rsidR="00A20106">
          <w:t>additional cost</w:t>
        </w:r>
      </w:ins>
      <w:ins w:id="107" w:author="Joint Commenters 070125" w:date="2025-06-30T14:56:00Z">
        <w:r w:rsidR="00A20106">
          <w:t>.</w:t>
        </w:r>
      </w:ins>
      <w:ins w:id="108" w:author="Joint Commenters 070125" w:date="2025-06-26T15:39:00Z">
        <w:r>
          <w:t xml:space="preserve"> </w:t>
        </w:r>
      </w:ins>
    </w:p>
    <w:p w14:paraId="1FCE9B21" w14:textId="7BD5A84F" w:rsidR="00C40BC6" w:rsidRDefault="00A20106" w:rsidP="00123D70">
      <w:pPr>
        <w:pStyle w:val="BodyTextNumbered"/>
        <w:rPr>
          <w:ins w:id="109" w:author="Joint Commenters 070125" w:date="2025-06-26T15:39:00Z"/>
        </w:rPr>
      </w:pPr>
      <w:ins w:id="110" w:author="Joint Commenters 070125" w:date="2025-06-30T14:56:00Z">
        <w:r>
          <w:t>(9)</w:t>
        </w:r>
        <w:r>
          <w:tab/>
        </w:r>
      </w:ins>
      <w:ins w:id="111" w:author="Joint Commenters 070125" w:date="2025-06-26T15:39:00Z">
        <w:r w:rsidR="00C40BC6">
          <w:t xml:space="preserve">When evaluating the economic benefits of GTC exit solutions or projects that improve GTLs, in addition to the savings described in </w:t>
        </w:r>
      </w:ins>
      <w:ins w:id="112" w:author="Joint Commenters 070125" w:date="2025-06-30T10:51:00Z">
        <w:r w:rsidR="00DF1F65">
          <w:t>paragraphs</w:t>
        </w:r>
      </w:ins>
      <w:ins w:id="113" w:author="Joint Commenters 070125" w:date="2025-06-26T15:39:00Z">
        <w:r w:rsidR="00C40BC6">
          <w:t xml:space="preserve"> (5) and (6)</w:t>
        </w:r>
      </w:ins>
      <w:ins w:id="114" w:author="Joint Commenters 070125" w:date="2025-06-30T10:52:00Z">
        <w:r w:rsidR="00DF1F65">
          <w:t xml:space="preserve"> above</w:t>
        </w:r>
      </w:ins>
      <w:ins w:id="115" w:author="Joint Commenters 070125" w:date="2025-06-26T15:39:00Z">
        <w:r w:rsidR="00C40BC6">
          <w:t xml:space="preserve">, the impact of GTCs on generation available to serve system </w:t>
        </w:r>
      </w:ins>
      <w:ins w:id="116" w:author="Joint Commenters 070125" w:date="2025-06-26T15:43:00Z">
        <w:r w:rsidR="00AC39D2">
          <w:t>l</w:t>
        </w:r>
      </w:ins>
      <w:ins w:id="117" w:author="Joint Commenters 070125" w:date="2025-06-26T15:39:00Z">
        <w:r w:rsidR="00C40BC6">
          <w:t>oad during Emergency Conditions may be evaluated.  Any information available from generation adequacy studies or resiliency studies that consider a range of system conditions may be used to estimate the value of improved deliverability of generation due to relieving GTCs.</w:t>
        </w:r>
      </w:ins>
    </w:p>
    <w:bookmarkEnd w:id="67"/>
    <w:p w14:paraId="54220C11"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C90A9" w14:textId="77777777" w:rsidR="00CB0C27" w:rsidRDefault="00CB0C27">
      <w:r>
        <w:separator/>
      </w:r>
    </w:p>
  </w:endnote>
  <w:endnote w:type="continuationSeparator" w:id="0">
    <w:p w14:paraId="608B8B59" w14:textId="77777777" w:rsidR="00CB0C27" w:rsidRDefault="00CB0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C6C8E" w14:textId="19954293" w:rsidR="00EE6681" w:rsidRDefault="00BC5D71" w:rsidP="0074209E">
    <w:pPr>
      <w:pStyle w:val="Footer"/>
      <w:tabs>
        <w:tab w:val="clear" w:pos="4320"/>
        <w:tab w:val="clear" w:pos="8640"/>
        <w:tab w:val="right" w:pos="9360"/>
      </w:tabs>
      <w:rPr>
        <w:rFonts w:ascii="Arial" w:hAnsi="Arial"/>
        <w:sz w:val="18"/>
      </w:rPr>
    </w:pPr>
    <w:r>
      <w:rPr>
        <w:rFonts w:ascii="Arial" w:hAnsi="Arial"/>
        <w:sz w:val="18"/>
      </w:rPr>
      <w:t>1286NPRR-</w:t>
    </w:r>
    <w:r w:rsidR="006F3982">
      <w:rPr>
        <w:rFonts w:ascii="Arial" w:hAnsi="Arial"/>
        <w:sz w:val="18"/>
      </w:rPr>
      <w:t>05</w:t>
    </w:r>
    <w:r>
      <w:rPr>
        <w:rFonts w:ascii="Arial" w:hAnsi="Arial"/>
        <w:sz w:val="18"/>
      </w:rPr>
      <w:t xml:space="preserve"> Joint Commenters </w:t>
    </w:r>
    <w:r w:rsidR="006F3982">
      <w:rPr>
        <w:rFonts w:ascii="Arial" w:hAnsi="Arial"/>
        <w:sz w:val="18"/>
      </w:rPr>
      <w:t xml:space="preserve">Comments </w:t>
    </w:r>
    <w:r w:rsidR="00261611">
      <w:rPr>
        <w:rFonts w:ascii="Arial" w:hAnsi="Arial"/>
        <w:sz w:val="18"/>
      </w:rPr>
      <w:t>070125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68DD588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5A94F" w14:textId="77777777" w:rsidR="00CB0C27" w:rsidRDefault="00CB0C27">
      <w:r>
        <w:separator/>
      </w:r>
    </w:p>
  </w:footnote>
  <w:footnote w:type="continuationSeparator" w:id="0">
    <w:p w14:paraId="56410F29" w14:textId="77777777" w:rsidR="00CB0C27" w:rsidRDefault="00CB0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D02B" w14:textId="77777777" w:rsidR="00EE6681" w:rsidRDefault="00EE6681">
    <w:pPr>
      <w:pStyle w:val="Header"/>
      <w:jc w:val="center"/>
      <w:rPr>
        <w:sz w:val="32"/>
      </w:rPr>
    </w:pPr>
    <w:r>
      <w:rPr>
        <w:sz w:val="32"/>
      </w:rPr>
      <w:t>NPRR Comments</w:t>
    </w:r>
  </w:p>
  <w:p w14:paraId="66B8DCC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DBB38E3"/>
    <w:multiLevelType w:val="hybridMultilevel"/>
    <w:tmpl w:val="016CE3C0"/>
    <w:lvl w:ilvl="0" w:tplc="7EE47DE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0898449">
    <w:abstractNumId w:val="0"/>
  </w:num>
  <w:num w:numId="2" w16cid:durableId="300426224">
    <w:abstractNumId w:val="2"/>
  </w:num>
  <w:num w:numId="3" w16cid:durableId="159613437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Ted.Hailu@ercot.com::a674abbe-572d-4126-be3e-70a862440824"/>
  </w15:person>
  <w15:person w15:author="Joint Commenters 070125">
    <w15:presenceInfo w15:providerId="None" w15:userId="Joint Commenters 070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01CB"/>
    <w:rsid w:val="00021F59"/>
    <w:rsid w:val="00037668"/>
    <w:rsid w:val="00040187"/>
    <w:rsid w:val="00075A94"/>
    <w:rsid w:val="000A289E"/>
    <w:rsid w:val="000A56F5"/>
    <w:rsid w:val="000C74C8"/>
    <w:rsid w:val="001102A1"/>
    <w:rsid w:val="00123D70"/>
    <w:rsid w:val="00131F76"/>
    <w:rsid w:val="00132855"/>
    <w:rsid w:val="00152993"/>
    <w:rsid w:val="00170297"/>
    <w:rsid w:val="001812A9"/>
    <w:rsid w:val="001A227D"/>
    <w:rsid w:val="001C0DD2"/>
    <w:rsid w:val="001C7227"/>
    <w:rsid w:val="001E2032"/>
    <w:rsid w:val="002206F2"/>
    <w:rsid w:val="00261611"/>
    <w:rsid w:val="003010C0"/>
    <w:rsid w:val="00321480"/>
    <w:rsid w:val="003261C3"/>
    <w:rsid w:val="00332A97"/>
    <w:rsid w:val="003449EB"/>
    <w:rsid w:val="00350C00"/>
    <w:rsid w:val="00366113"/>
    <w:rsid w:val="003C270C"/>
    <w:rsid w:val="003D0994"/>
    <w:rsid w:val="003D5B9B"/>
    <w:rsid w:val="004221AA"/>
    <w:rsid w:val="00423824"/>
    <w:rsid w:val="0043567D"/>
    <w:rsid w:val="004708BF"/>
    <w:rsid w:val="004B7B90"/>
    <w:rsid w:val="004E2C19"/>
    <w:rsid w:val="00543BBC"/>
    <w:rsid w:val="005D284C"/>
    <w:rsid w:val="00604512"/>
    <w:rsid w:val="00610FCB"/>
    <w:rsid w:val="00633E23"/>
    <w:rsid w:val="00673B94"/>
    <w:rsid w:val="00673C7B"/>
    <w:rsid w:val="00680AC6"/>
    <w:rsid w:val="006835D8"/>
    <w:rsid w:val="006A407B"/>
    <w:rsid w:val="006C246D"/>
    <w:rsid w:val="006C316E"/>
    <w:rsid w:val="006C70C9"/>
    <w:rsid w:val="006D0F7C"/>
    <w:rsid w:val="006F3982"/>
    <w:rsid w:val="00724513"/>
    <w:rsid w:val="007269C4"/>
    <w:rsid w:val="0074209E"/>
    <w:rsid w:val="00765242"/>
    <w:rsid w:val="00795980"/>
    <w:rsid w:val="007A6109"/>
    <w:rsid w:val="007B2AD6"/>
    <w:rsid w:val="007D2EC5"/>
    <w:rsid w:val="007F2CA8"/>
    <w:rsid w:val="007F7161"/>
    <w:rsid w:val="008408B2"/>
    <w:rsid w:val="0085559E"/>
    <w:rsid w:val="008610F3"/>
    <w:rsid w:val="00896B1B"/>
    <w:rsid w:val="008C6DC3"/>
    <w:rsid w:val="008E559E"/>
    <w:rsid w:val="00916080"/>
    <w:rsid w:val="00921A68"/>
    <w:rsid w:val="00941A84"/>
    <w:rsid w:val="00A01380"/>
    <w:rsid w:val="00A015C4"/>
    <w:rsid w:val="00A15172"/>
    <w:rsid w:val="00A20106"/>
    <w:rsid w:val="00A55786"/>
    <w:rsid w:val="00A608D8"/>
    <w:rsid w:val="00A753E9"/>
    <w:rsid w:val="00AC39D2"/>
    <w:rsid w:val="00AE2858"/>
    <w:rsid w:val="00B02A8A"/>
    <w:rsid w:val="00B05DE8"/>
    <w:rsid w:val="00B5080A"/>
    <w:rsid w:val="00B943AE"/>
    <w:rsid w:val="00BC5D71"/>
    <w:rsid w:val="00BD7258"/>
    <w:rsid w:val="00C0598D"/>
    <w:rsid w:val="00C11956"/>
    <w:rsid w:val="00C40BC6"/>
    <w:rsid w:val="00C602E5"/>
    <w:rsid w:val="00C748FD"/>
    <w:rsid w:val="00CB0C27"/>
    <w:rsid w:val="00CE3741"/>
    <w:rsid w:val="00D11B27"/>
    <w:rsid w:val="00D15764"/>
    <w:rsid w:val="00D4046E"/>
    <w:rsid w:val="00D4362F"/>
    <w:rsid w:val="00DD4739"/>
    <w:rsid w:val="00DE5F33"/>
    <w:rsid w:val="00DF1F65"/>
    <w:rsid w:val="00E07B54"/>
    <w:rsid w:val="00E11F78"/>
    <w:rsid w:val="00E44F41"/>
    <w:rsid w:val="00E621E1"/>
    <w:rsid w:val="00EC55B3"/>
    <w:rsid w:val="00EE6681"/>
    <w:rsid w:val="00F92C2B"/>
    <w:rsid w:val="00F96FB2"/>
    <w:rsid w:val="00FB51D8"/>
    <w:rsid w:val="00FD08E8"/>
    <w:rsid w:val="00FF7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05FC7D"/>
  <w15:chartTrackingRefBased/>
  <w15:docId w15:val="{15367933-12A7-46EA-9C6E-7FC0F1C90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3">
    <w:name w:val="H3"/>
    <w:basedOn w:val="Heading3"/>
    <w:next w:val="BodyText"/>
    <w:link w:val="H3Char"/>
    <w:rsid w:val="00543BBC"/>
    <w:pPr>
      <w:numPr>
        <w:ilvl w:val="0"/>
        <w:numId w:val="0"/>
      </w:numPr>
      <w:tabs>
        <w:tab w:val="left" w:pos="1080"/>
      </w:tabs>
      <w:spacing w:before="240" w:after="240"/>
      <w:ind w:left="1080" w:hanging="1080"/>
    </w:pPr>
    <w:rPr>
      <w:iCs w:val="0"/>
    </w:rPr>
  </w:style>
  <w:style w:type="character" w:customStyle="1" w:styleId="BodyTextNumberedChar1">
    <w:name w:val="Body Text Numbered Char1"/>
    <w:link w:val="BodyTextNumbered"/>
    <w:rsid w:val="00543BBC"/>
    <w:rPr>
      <w:iCs/>
      <w:sz w:val="24"/>
    </w:rPr>
  </w:style>
  <w:style w:type="paragraph" w:customStyle="1" w:styleId="BodyTextNumbered">
    <w:name w:val="Body Text Numbered"/>
    <w:basedOn w:val="BodyText"/>
    <w:link w:val="BodyTextNumberedChar1"/>
    <w:rsid w:val="00543BBC"/>
    <w:pPr>
      <w:spacing w:before="0" w:after="240"/>
      <w:ind w:left="720" w:hanging="720"/>
    </w:pPr>
    <w:rPr>
      <w:iCs/>
      <w:szCs w:val="20"/>
    </w:rPr>
  </w:style>
  <w:style w:type="character" w:customStyle="1" w:styleId="H3Char">
    <w:name w:val="H3 Char"/>
    <w:link w:val="H3"/>
    <w:rsid w:val="00543BBC"/>
    <w:rPr>
      <w:b/>
      <w:bCs/>
      <w:i/>
      <w:sz w:val="24"/>
    </w:rPr>
  </w:style>
  <w:style w:type="paragraph" w:styleId="Revision">
    <w:name w:val="Revision"/>
    <w:hidden/>
    <w:uiPriority w:val="99"/>
    <w:semiHidden/>
    <w:rsid w:val="00543BBC"/>
    <w:rPr>
      <w:sz w:val="24"/>
      <w:szCs w:val="24"/>
    </w:rPr>
  </w:style>
  <w:style w:type="character" w:styleId="UnresolvedMention">
    <w:name w:val="Unresolved Mention"/>
    <w:uiPriority w:val="99"/>
    <w:semiHidden/>
    <w:unhideWhenUsed/>
    <w:rsid w:val="00F92C2B"/>
    <w:rPr>
      <w:color w:val="605E5C"/>
      <w:shd w:val="clear" w:color="auto" w:fill="E1DFDD"/>
    </w:rPr>
  </w:style>
  <w:style w:type="character" w:customStyle="1" w:styleId="CommentTextChar">
    <w:name w:val="Comment Text Char"/>
    <w:link w:val="CommentText"/>
    <w:semiHidden/>
    <w:rsid w:val="00C40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hanson@invenergy.com" TargetMode="External"/><Relationship Id="rId4" Type="http://schemas.openxmlformats.org/officeDocument/2006/relationships/settings" Target="settings.xml"/><Relationship Id="rId9" Type="http://schemas.openxmlformats.org/officeDocument/2006/relationships/hyperlink" Target="mailto:Alexandra.Miller@edf-re.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5FBA3-90C8-4B61-8514-106C535B8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1394</Words>
  <Characters>7948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9324</CharactersWithSpaces>
  <SharedDoc>false</SharedDoc>
  <HLinks>
    <vt:vector size="18" baseType="variant">
      <vt:variant>
        <vt:i4>65579</vt:i4>
      </vt:variant>
      <vt:variant>
        <vt:i4>6</vt:i4>
      </vt:variant>
      <vt:variant>
        <vt:i4>0</vt:i4>
      </vt:variant>
      <vt:variant>
        <vt:i4>5</vt:i4>
      </vt:variant>
      <vt:variant>
        <vt:lpwstr>mailto:khanson@invenergy.com</vt:lpwstr>
      </vt:variant>
      <vt:variant>
        <vt:lpwstr/>
      </vt:variant>
      <vt:variant>
        <vt:i4>262187</vt:i4>
      </vt:variant>
      <vt:variant>
        <vt:i4>3</vt:i4>
      </vt:variant>
      <vt:variant>
        <vt:i4>0</vt:i4>
      </vt:variant>
      <vt:variant>
        <vt:i4>5</vt:i4>
      </vt:variant>
      <vt:variant>
        <vt:lpwstr>mailto:Alexandra.Miller@edf-re.com</vt:lpwstr>
      </vt:variant>
      <vt:variant>
        <vt:lpwstr/>
      </vt:variant>
      <vt:variant>
        <vt:i4>7012474</vt:i4>
      </vt:variant>
      <vt:variant>
        <vt:i4>0</vt:i4>
      </vt:variant>
      <vt:variant>
        <vt:i4>0</vt:i4>
      </vt:variant>
      <vt:variant>
        <vt:i4>5</vt:i4>
      </vt:variant>
      <vt:variant>
        <vt:lpwstr>https://www.ercot.com/mktrules/issues/NPRR1286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2025-07-01T15:05:00Z</dcterms:created>
  <dcterms:modified xsi:type="dcterms:W3CDTF">2025-07-01T15:08:00Z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2025-07-01T15:05:20Z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c90a2a11-40fe-455e-8d9e-37046223d53f</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